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78E" w:rsidRDefault="003B278E">
      <w:pPr>
        <w:suppressAutoHyphens w:val="0"/>
        <w:kinsoku/>
        <w:wordWrap/>
        <w:overflowPunct/>
        <w:autoSpaceDE/>
        <w:autoSpaceDN/>
        <w:adjustRightInd/>
        <w:spacing w:line="384" w:lineRule="exact"/>
        <w:ind w:left="140" w:hanging="140"/>
        <w:rPr>
          <w:rFonts w:ascii="ＭＳ 明朝" w:hAnsi="Times New Roman" w:cs="Times New Roman"/>
          <w:color w:val="000000"/>
        </w:rPr>
      </w:pPr>
      <w:r>
        <w:rPr>
          <w:rFonts w:ascii="ＭＳ 明朝" w:eastAsia="ＭＳ Ｐゴシック" w:hAnsi="Times New Roman" w:cs="ＭＳ Ｐゴシック" w:hint="eastAsia"/>
          <w:color w:val="000000"/>
          <w:sz w:val="24"/>
          <w:szCs w:val="24"/>
        </w:rPr>
        <w:t>（別記５－１）</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3B278E">
        <w:trPr>
          <w:trHeight w:val="620"/>
        </w:trPr>
        <w:tc>
          <w:tcPr>
            <w:tcW w:w="2376"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○年○月○日認定</w:t>
            </w:r>
          </w:p>
        </w:tc>
        <w:tc>
          <w:tcPr>
            <w:tcW w:w="2408"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○○町長○○○○</w:t>
            </w:r>
          </w:p>
        </w:tc>
      </w:tr>
    </w:tbl>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p>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r>
        <w:rPr>
          <w:rFonts w:ascii="ＭＳ 明朝" w:eastAsia="ＭＳ Ｐゴシック" w:hAnsi="Times New Roman" w:cs="ＭＳ Ｐゴシック" w:hint="eastAsia"/>
          <w:color w:val="000000"/>
          <w:sz w:val="30"/>
          <w:szCs w:val="30"/>
        </w:rPr>
        <w:t>○○○○広域協定書（例）</w:t>
      </w:r>
    </w:p>
    <w:p w:rsidR="003B278E" w:rsidRDefault="003B278E">
      <w:pPr>
        <w:suppressAutoHyphens w:val="0"/>
        <w:kinsoku/>
        <w:wordWrap/>
        <w:overflowPunct/>
        <w:autoSpaceDE/>
        <w:autoSpaceDN/>
        <w:adjustRightInd/>
        <w:ind w:left="140" w:hanging="14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z w:val="22"/>
          <w:szCs w:val="22"/>
        </w:rPr>
        <w:t>（目的）</w:t>
      </w:r>
      <w:r>
        <w:rPr>
          <w:rFonts w:ascii="ＭＳ ゴシック" w:hAnsi="ＭＳ ゴシック" w:cs="ＭＳ ゴシック"/>
          <w:color w:val="000000"/>
        </w:rPr>
        <w:t xml:space="preserve">                                                             </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第１条</w:t>
      </w:r>
      <w:r>
        <w:rPr>
          <w:rFonts w:ascii="ＭＳ 明朝" w:eastAsia="ＭＳ Ｐ明朝" w:hAnsi="Times New Roman" w:cs="ＭＳ Ｐ明朝" w:hint="eastAsia"/>
          <w:color w:val="000000"/>
          <w:w w:val="151"/>
          <w:sz w:val="22"/>
          <w:szCs w:val="22"/>
        </w:rPr>
        <w:t xml:space="preserve">　</w:t>
      </w:r>
      <w:r>
        <w:rPr>
          <w:rFonts w:ascii="ＭＳ 明朝" w:eastAsia="ＭＳ Ｐ明朝" w:hAnsi="Times New Roman" w:cs="ＭＳ Ｐ明朝" w:hint="eastAsia"/>
          <w:color w:val="000000"/>
          <w:sz w:val="22"/>
          <w:szCs w:val="22"/>
        </w:rPr>
        <w:t>この協定は、多面的機能支払交付金</w:t>
      </w:r>
      <w:r>
        <w:rPr>
          <w:rFonts w:hint="eastAsia"/>
          <w:color w:val="000000"/>
          <w:spacing w:val="2"/>
          <w:sz w:val="22"/>
          <w:szCs w:val="22"/>
        </w:rPr>
        <w:t>実施要綱（平成</w:t>
      </w:r>
      <w:r>
        <w:rPr>
          <w:rFonts w:ascii="ＭＳ 明朝" w:hAnsi="ＭＳ 明朝"/>
          <w:color w:val="000000"/>
          <w:spacing w:val="2"/>
          <w:sz w:val="22"/>
          <w:szCs w:val="22"/>
        </w:rPr>
        <w:t>26</w:t>
      </w:r>
      <w:r>
        <w:rPr>
          <w:rFonts w:hint="eastAsia"/>
          <w:color w:val="000000"/>
          <w:spacing w:val="2"/>
          <w:sz w:val="22"/>
          <w:szCs w:val="22"/>
        </w:rPr>
        <w:t>年４月</w:t>
      </w:r>
      <w:r>
        <w:rPr>
          <w:rFonts w:hint="eastAsia"/>
          <w:color w:val="000000"/>
          <w:sz w:val="22"/>
          <w:szCs w:val="22"/>
        </w:rPr>
        <w:t>１</w:t>
      </w:r>
      <w:r>
        <w:rPr>
          <w:rFonts w:hint="eastAsia"/>
          <w:color w:val="000000"/>
          <w:spacing w:val="2"/>
          <w:sz w:val="22"/>
          <w:szCs w:val="22"/>
        </w:rPr>
        <w:t>日付け</w:t>
      </w:r>
      <w:r>
        <w:rPr>
          <w:rFonts w:ascii="ＭＳ 明朝" w:hAnsi="ＭＳ 明朝"/>
          <w:color w:val="000000"/>
          <w:spacing w:val="2"/>
          <w:sz w:val="22"/>
          <w:szCs w:val="22"/>
        </w:rPr>
        <w:t>25</w:t>
      </w:r>
      <w:r>
        <w:rPr>
          <w:rFonts w:hint="eastAsia"/>
          <w:color w:val="000000"/>
          <w:spacing w:val="2"/>
          <w:sz w:val="22"/>
          <w:szCs w:val="22"/>
        </w:rPr>
        <w:t>農振第</w:t>
      </w:r>
      <w:r>
        <w:rPr>
          <w:rFonts w:ascii="ＭＳ 明朝" w:hAnsi="ＭＳ 明朝"/>
          <w:color w:val="000000"/>
          <w:spacing w:val="4"/>
          <w:sz w:val="22"/>
          <w:szCs w:val="22"/>
        </w:rPr>
        <w:t>2254</w:t>
      </w:r>
      <w:r>
        <w:rPr>
          <w:rFonts w:hint="eastAsia"/>
          <w:color w:val="000000"/>
          <w:spacing w:val="2"/>
          <w:sz w:val="22"/>
          <w:szCs w:val="22"/>
        </w:rPr>
        <w:t>号農林水産事務次官依命通知）に基づき、農用地、水路、農道等の地域資</w:t>
      </w:r>
      <w:r>
        <w:rPr>
          <w:rFonts w:hint="eastAsia"/>
          <w:color w:val="000000"/>
          <w:sz w:val="22"/>
          <w:szCs w:val="22"/>
        </w:rPr>
        <w:t>源</w:t>
      </w:r>
      <w:r>
        <w:rPr>
          <w:rFonts w:ascii="ＭＳ 明朝" w:eastAsia="ＭＳ Ｐ明朝" w:hAnsi="Times New Roman" w:cs="ＭＳ Ｐ明朝" w:hint="eastAsia"/>
          <w:color w:val="000000"/>
          <w:sz w:val="22"/>
          <w:szCs w:val="22"/>
        </w:rPr>
        <w:t>及び農村環境の保全活動並びに水路・農道等の施設の長寿命化のための活動に関する事項を協定することにより、地域資源の保全管理と環境の保全を図ることを目的とする。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（名称）</w:t>
      </w: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第２条</w:t>
      </w:r>
      <w:r>
        <w:rPr>
          <w:rFonts w:hint="eastAsia"/>
          <w:color w:val="000000"/>
          <w:spacing w:val="2"/>
          <w:sz w:val="22"/>
          <w:szCs w:val="22"/>
        </w:rPr>
        <w:t xml:space="preserve">　</w:t>
      </w:r>
      <w:r>
        <w:rPr>
          <w:rFonts w:ascii="ＭＳ 明朝" w:eastAsia="ＭＳ Ｐ明朝" w:hAnsi="Times New Roman" w:cs="ＭＳ Ｐ明朝" w:hint="eastAsia"/>
          <w:color w:val="000000"/>
          <w:spacing w:val="2"/>
          <w:sz w:val="22"/>
          <w:szCs w:val="22"/>
        </w:rPr>
        <w:t>この協定は、○○○○広域協</w:t>
      </w:r>
      <w:r>
        <w:rPr>
          <w:rFonts w:ascii="ＭＳ 明朝" w:eastAsia="ＭＳ Ｐ明朝" w:hAnsi="Times New Roman" w:cs="ＭＳ Ｐ明朝" w:hint="eastAsia"/>
          <w:color w:val="000000"/>
          <w:sz w:val="22"/>
          <w:szCs w:val="22"/>
        </w:rPr>
        <w:t>定</w:t>
      </w:r>
      <w:r>
        <w:rPr>
          <w:rFonts w:ascii="ＭＳ 明朝" w:eastAsia="ＭＳ Ｐ明朝" w:hAnsi="Times New Roman" w:cs="ＭＳ Ｐ明朝" w:hint="eastAsia"/>
          <w:color w:val="000000"/>
          <w:spacing w:val="2"/>
          <w:sz w:val="22"/>
          <w:szCs w:val="22"/>
        </w:rPr>
        <w:t>と称する。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（協定の対象となる区域、農用地及び施設）</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第３条</w:t>
      </w:r>
      <w:r>
        <w:rPr>
          <w:rFonts w:hint="eastAsia"/>
          <w:color w:val="000000"/>
          <w:spacing w:val="2"/>
          <w:sz w:val="22"/>
          <w:szCs w:val="22"/>
        </w:rPr>
        <w:t xml:space="preserve">　この協定の対象となる区域、農用地及び施設は、別紙図面及び別表に定めるとおりとする。</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（協定の締結）</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第４条</w:t>
      </w:r>
      <w:r>
        <w:rPr>
          <w:rFonts w:hint="eastAsia"/>
          <w:color w:val="000000"/>
          <w:spacing w:val="2"/>
          <w:sz w:val="22"/>
          <w:szCs w:val="22"/>
        </w:rPr>
        <w:t xml:space="preserve">　この協定は、前条に定める協定区域内の農用地、施設及び地域環境の保全管理活動を</w:t>
      </w:r>
    </w:p>
    <w:p w:rsidR="003B278E" w:rsidRDefault="003B278E">
      <w:pPr>
        <w:suppressAutoHyphens w:val="0"/>
        <w:kinsoku/>
        <w:wordWrap/>
        <w:overflowPunct/>
        <w:autoSpaceDE/>
        <w:autoSpaceDN/>
        <w:adjustRightInd/>
        <w:rPr>
          <w:rFonts w:ascii="ＭＳ 明朝" w:hAnsi="Times New Roman" w:cs="Times New Roman"/>
          <w:color w:val="000000"/>
        </w:rPr>
      </w:pPr>
      <w:r>
        <w:rPr>
          <w:rFonts w:cs="Century"/>
          <w:color w:val="000000"/>
        </w:rPr>
        <w:t xml:space="preserve">  </w:t>
      </w:r>
      <w:r>
        <w:rPr>
          <w:rFonts w:hint="eastAsia"/>
          <w:color w:val="000000"/>
          <w:spacing w:val="2"/>
          <w:sz w:val="22"/>
          <w:szCs w:val="22"/>
        </w:rPr>
        <w:t>行う集落及びその他の団体の合意により締結する。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及びその他の団体の代表者を協定参加者とする場合は、上記第４条の規定に代え、以下の内容の規定として下さい。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第４条　この協定は、前条に定める協定区域内の農用地、施設及び地域環境の保全管理活動を行う集落の構成員及びその他の団体の合意により締結する。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（協定の有効期間）</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第５条</w:t>
      </w:r>
      <w:r>
        <w:rPr>
          <w:rFonts w:hint="eastAsia"/>
          <w:color w:val="000000"/>
          <w:spacing w:val="2"/>
          <w:sz w:val="22"/>
          <w:szCs w:val="22"/>
        </w:rPr>
        <w:t xml:space="preserve">　この協定の有効期間は、○○町長の認定のあった日から○年○月○日までとする。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（活動及び事業）</w:t>
      </w: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第６条</w:t>
      </w:r>
      <w:r>
        <w:rPr>
          <w:rFonts w:ascii="ＭＳ 明朝" w:eastAsia="ＭＳ Ｐ明朝" w:hAnsi="Times New Roman" w:cs="ＭＳ Ｐ明朝" w:hint="eastAsia"/>
          <w:color w:val="000000"/>
          <w:spacing w:val="2"/>
          <w:sz w:val="22"/>
          <w:szCs w:val="22"/>
        </w:rPr>
        <w:t xml:space="preserve">　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団体は、第１条の目的を達成するため、次に掲げる活動及び事業を行うものとする。</w:t>
      </w:r>
      <w:r w:rsidR="00696F2A">
        <w:rPr>
          <w:rFonts w:ascii="ＭＳ 明朝" w:eastAsia="ＭＳ Ｐ明朝" w:hAnsi="Times New Roman" w:cs="ＭＳ Ｐ明朝" w:hint="eastAsia"/>
          <w:color w:val="000000"/>
          <w:spacing w:val="2"/>
          <w:sz w:val="22"/>
          <w:szCs w:val="22"/>
        </w:rPr>
        <w:t>なお、実践活動等の際には、安全な活動（作業前の危険箇所の確認・共有など）に努めるものとする。</w:t>
      </w:r>
    </w:p>
    <w:p w:rsidR="003B278E" w:rsidRDefault="003B278E" w:rsidP="00696F2A">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明朝" w:eastAsia="ＭＳ ゴシック" w:hAnsi="Times New Roman" w:cs="ＭＳ ゴシック" w:hint="eastAsia"/>
                <w:i/>
                <w:iCs/>
              </w:rPr>
              <w:t>６</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 xml:space="preserve">第６条　</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団体は、第１条の目的を達成するため、次に掲げる活動及び事業を行うものとする。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pStyle w:val="a3"/>
        <w:numPr>
          <w:ilvl w:val="0"/>
          <w:numId w:val="1"/>
        </w:numPr>
        <w:tabs>
          <w:tab w:val="left" w:pos="798"/>
        </w:tabs>
        <w:adjustRightInd/>
        <w:spacing w:line="370" w:lineRule="exact"/>
        <w:ind w:left="498" w:hanging="498"/>
        <w:outlineLvl w:val="0"/>
        <w:rPr>
          <w:rFonts w:cs="Times New Roman"/>
          <w:sz w:val="22"/>
          <w:szCs w:val="22"/>
        </w:rPr>
      </w:pPr>
      <w:r>
        <w:rPr>
          <w:rFonts w:hint="eastAsia"/>
          <w:sz w:val="22"/>
          <w:szCs w:val="22"/>
        </w:rPr>
        <w:t>農用地、水路、農道等の地域資源の基礎的な保全管理活動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地域資源の適切な保全管理のための推進活動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施設の軽微な補修のための活動（資源向上支払交付金に係る活動）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農村環境の保全のための活動（資源向上支払交付金に係る活動）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多面的機能の増進を図る活動（資源向上支払交付金に係る活動）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水路・農道等の施設の長寿命化のための活動（資源向上支</w:t>
      </w:r>
      <w:r>
        <w:rPr>
          <w:rFonts w:hint="eastAsia"/>
          <w:sz w:val="22"/>
          <w:szCs w:val="22"/>
        </w:rPr>
        <w:t>払</w:t>
      </w:r>
      <w:r>
        <w:rPr>
          <w:rFonts w:hint="eastAsia"/>
          <w:spacing w:val="2"/>
          <w:sz w:val="22"/>
          <w:szCs w:val="22"/>
        </w:rPr>
        <w:t>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その他の事業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①農地の区画拡大・汎用化等を図る事業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②○○○○を図る事業</w:t>
      </w:r>
    </w:p>
    <w:p w:rsidR="003B278E" w:rsidRDefault="003B278E">
      <w:pPr>
        <w:suppressAutoHyphens w:val="0"/>
        <w:kinsoku/>
        <w:wordWrap/>
        <w:overflowPunct/>
        <w:autoSpaceDE/>
        <w:autoSpaceDN/>
        <w:adjustRightInd/>
        <w:rPr>
          <w:rFonts w:ascii="ＭＳ 明朝" w:hAnsi="Times New Roman" w:cs="Times New Roman"/>
          <w:color w:val="000000"/>
        </w:rPr>
      </w:pPr>
      <w:r>
        <w:rPr>
          <w:rFonts w:hint="eastAsia"/>
          <w:color w:val="000000"/>
          <w:spacing w:val="2"/>
          <w:sz w:val="22"/>
          <w:szCs w:val="22"/>
        </w:rPr>
        <w:t>２　前項の活動及び事業の実施に際しては、それぞれ計画を策定する。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9B5DB9">
              <w:rPr>
                <w:rFonts w:ascii="ＭＳ 明朝" w:eastAsia="ＭＳ Ｐゴシック" w:hAnsi="Times New Roman" w:cs="ＭＳ Ｐゴシック" w:hint="eastAsia"/>
                <w:i/>
                <w:iCs/>
                <w:spacing w:val="2"/>
              </w:rPr>
              <w:t>２の</w:t>
            </w:r>
            <w:r>
              <w:rPr>
                <w:rFonts w:ascii="ＭＳ 明朝" w:eastAsia="ＭＳ Ｐゴシック" w:hAnsi="Times New Roman" w:cs="ＭＳ Ｐゴシック" w:hint="eastAsia"/>
                <w:i/>
                <w:iCs/>
                <w:spacing w:val="2"/>
              </w:rPr>
              <w:t>１の（３</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組織（施設の長寿命化のための活動を実施する広域活動組織を含む）の場合は、以下の第７条の規定を追加して下さい。</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Pr>
                <w:rFonts w:ascii="ＭＳ 明朝" w:hAnsi="Times New Roman" w:hint="eastAsia"/>
                <w:i/>
                <w:iCs/>
                <w:spacing w:val="2"/>
              </w:rPr>
              <w:t>第７条</w:t>
            </w:r>
            <w:r>
              <w:rPr>
                <w:rFonts w:ascii="ＭＳ 明朝" w:hAnsi="Times New Roman" w:hint="eastAsia"/>
                <w:i/>
                <w:iCs/>
                <w:spacing w:val="2"/>
                <w:w w:val="66"/>
              </w:rPr>
              <w:t xml:space="preserve">　</w:t>
            </w:r>
            <w:r>
              <w:rPr>
                <w:rFonts w:ascii="ＭＳ 明朝" w:eastAsia="ＭＳ Ｐ明朝" w:hAnsi="Times New Roman" w:cs="ＭＳ Ｐ明朝" w:hint="eastAsia"/>
                <w:i/>
                <w:iCs/>
                <w:spacing w:val="2"/>
              </w:rPr>
              <w:t>協定参加集落及びその他の協定参加団体は</w:t>
            </w:r>
            <w:r w:rsidRPr="00FE16A7">
              <w:rPr>
                <w:rFonts w:ascii="ＭＳ 明朝" w:eastAsia="ＭＳ Ｐ明朝" w:hAnsi="Times New Roman" w:cs="ＭＳ Ｐ明朝" w:hint="eastAsia"/>
                <w:i/>
                <w:iCs/>
                <w:color w:val="auto"/>
                <w:spacing w:val="2"/>
              </w:rPr>
              <w:t>、</w:t>
            </w:r>
            <w:r w:rsidR="000B3797" w:rsidRPr="00FE16A7">
              <w:rPr>
                <w:rFonts w:ascii="ＭＳ 明朝" w:hAnsi="Times New Roman" w:hint="eastAsia"/>
                <w:i/>
                <w:iCs/>
                <w:color w:val="auto"/>
                <w:spacing w:val="2"/>
                <w:u w:val="single"/>
              </w:rPr>
              <w:t>様式第１－３号「農業の有する多面的機能の発揮の促進に関する活動計画書」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0B3797" w:rsidRPr="00FE16A7">
              <w:rPr>
                <w:rFonts w:ascii="ＭＳ 明朝" w:hAnsi="Times New Roman" w:hint="eastAsia"/>
                <w:i/>
                <w:iCs/>
                <w:color w:val="auto"/>
                <w:spacing w:val="2"/>
                <w:u w:val="single"/>
              </w:rPr>
              <w:t>別紙１</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Ⅱの３</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（１）</w:t>
            </w:r>
            <w:r w:rsidRPr="00FE16A7">
              <w:rPr>
                <w:rFonts w:ascii="ＭＳ 明朝" w:hAnsi="Times New Roman" w:hint="eastAsia"/>
                <w:i/>
                <w:iCs/>
                <w:color w:val="auto"/>
                <w:spacing w:val="2"/>
              </w:rPr>
              <w:t>の点検・</w:t>
            </w:r>
            <w:r>
              <w:rPr>
                <w:rFonts w:ascii="ＭＳ 明朝" w:hAnsi="Times New Roman" w:hint="eastAsia"/>
                <w:i/>
                <w:iCs/>
                <w:spacing w:val="2"/>
              </w:rPr>
              <w:t>計画策定及び実践活動を実施するものとする。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textAlignment w:val="auto"/>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0B3797">
              <w:rPr>
                <w:rFonts w:ascii="ＭＳ 明朝" w:eastAsia="ＭＳ Ｐゴシック" w:hAnsi="Times New Roman" w:cs="ＭＳ Ｐゴシック" w:hint="eastAsia"/>
                <w:i/>
                <w:iCs/>
                <w:spacing w:val="2"/>
              </w:rPr>
              <w:t>２</w:t>
            </w:r>
            <w:r>
              <w:rPr>
                <w:rFonts w:ascii="ＭＳ 明朝" w:eastAsia="ＭＳ Ｐゴシック" w:hAnsi="Times New Roman" w:cs="ＭＳ Ｐゴシック" w:hint="eastAsia"/>
                <w:i/>
                <w:iCs/>
                <w:spacing w:val="2"/>
              </w:rPr>
              <w:t>の２の（４</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組織（地域資源の質的向上を図る共同活動を実施する活動組織を除く）の場合は、以下の第７条の規定を追加して下さい。</w:t>
            </w:r>
          </w:p>
          <w:p w:rsidR="003B278E" w:rsidRPr="00FE16A7" w:rsidRDefault="003B278E">
            <w:pPr>
              <w:pStyle w:val="a3"/>
              <w:suppressAutoHyphens/>
              <w:kinsoku w:val="0"/>
              <w:wordWrap w:val="0"/>
              <w:overflowPunct w:val="0"/>
              <w:autoSpaceDE w:val="0"/>
              <w:autoSpaceDN w:val="0"/>
              <w:spacing w:line="306" w:lineRule="exact"/>
              <w:rPr>
                <w:rFonts w:ascii="ＭＳ 明朝" w:hAnsi="Times New Roman" w:cs="Times New Roman"/>
                <w:color w:val="auto"/>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sidRPr="00FE16A7">
              <w:rPr>
                <w:rFonts w:ascii="ＭＳ 明朝" w:hAnsi="Times New Roman" w:hint="eastAsia"/>
                <w:i/>
                <w:iCs/>
                <w:color w:val="auto"/>
                <w:spacing w:val="2"/>
              </w:rPr>
              <w:t>第７条</w:t>
            </w:r>
            <w:r w:rsidRPr="00FE16A7">
              <w:rPr>
                <w:rFonts w:ascii="ＭＳ 明朝" w:hAnsi="Times New Roman" w:hint="eastAsia"/>
                <w:i/>
                <w:iCs/>
                <w:color w:val="auto"/>
                <w:spacing w:val="2"/>
                <w:w w:val="66"/>
              </w:rPr>
              <w:t xml:space="preserve">　</w:t>
            </w:r>
            <w:r w:rsidRPr="00FE16A7">
              <w:rPr>
                <w:rFonts w:ascii="ＭＳ 明朝" w:hAnsi="Times New Roman" w:hint="eastAsia"/>
                <w:i/>
                <w:iCs/>
                <w:color w:val="auto"/>
                <w:spacing w:val="2"/>
              </w:rPr>
              <w:t>協定参加集落及びその他の協定参加団体は、</w:t>
            </w:r>
            <w:r w:rsidR="001D6B4E" w:rsidRPr="00FE16A7">
              <w:rPr>
                <w:rFonts w:ascii="ＭＳ 明朝" w:hAnsi="Times New Roman" w:hint="eastAsia"/>
                <w:i/>
                <w:iCs/>
                <w:color w:val="auto"/>
                <w:spacing w:val="2"/>
                <w:u w:val="single"/>
              </w:rPr>
              <w:t>様式第１－３号</w:t>
            </w:r>
            <w:r w:rsidRPr="00FE16A7">
              <w:rPr>
                <w:rFonts w:ascii="ＭＳ 明朝" w:hAnsi="Times New Roman" w:hint="eastAsia"/>
                <w:i/>
                <w:iCs/>
                <w:color w:val="auto"/>
                <w:spacing w:val="2"/>
                <w:u w:val="single"/>
              </w:rPr>
              <w:t>別紙「</w:t>
            </w:r>
            <w:r w:rsidR="001D6B4E" w:rsidRPr="00FE16A7">
              <w:rPr>
                <w:rFonts w:ascii="ＭＳ 明朝" w:hAnsi="Times New Roman" w:hint="eastAsia"/>
                <w:i/>
                <w:iCs/>
                <w:color w:val="auto"/>
                <w:spacing w:val="2"/>
                <w:u w:val="single"/>
              </w:rPr>
              <w:t>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1D6B4E" w:rsidRPr="00FE16A7">
              <w:rPr>
                <w:rFonts w:ascii="ＭＳ 明朝" w:hAnsi="Times New Roman" w:hint="eastAsia"/>
                <w:i/>
                <w:iCs/>
                <w:color w:val="auto"/>
                <w:spacing w:val="2"/>
                <w:u w:val="single"/>
              </w:rPr>
              <w:t>別紙１のⅡの３の（１）</w:t>
            </w:r>
            <w:r w:rsidRPr="00FE16A7">
              <w:rPr>
                <w:rFonts w:ascii="ＭＳ 明朝" w:hAnsi="Times New Roman" w:hint="eastAsia"/>
                <w:i/>
                <w:iCs/>
                <w:color w:val="auto"/>
                <w:spacing w:val="2"/>
              </w:rPr>
              <w:t>の点検・計画策定及び実践活動並びに同活動計画書の</w:t>
            </w:r>
            <w:r w:rsidR="001D6B4E" w:rsidRPr="00FE16A7">
              <w:rPr>
                <w:rFonts w:ascii="ＭＳ 明朝" w:hAnsi="Times New Roman" w:hint="eastAsia"/>
                <w:i/>
                <w:iCs/>
                <w:color w:val="auto"/>
                <w:spacing w:val="2"/>
                <w:u w:val="single"/>
              </w:rPr>
              <w:t>別紙１のⅡの３の（２）の１）</w:t>
            </w:r>
            <w:r w:rsidRPr="00FE16A7">
              <w:rPr>
                <w:rFonts w:ascii="ＭＳ 明朝" w:hAnsi="Times New Roman" w:hint="eastAsia"/>
                <w:i/>
                <w:iCs/>
                <w:color w:val="auto"/>
                <w:spacing w:val="2"/>
              </w:rPr>
              <w:t>の機</w:t>
            </w:r>
            <w:r>
              <w:rPr>
                <w:rFonts w:ascii="ＭＳ 明朝" w:hAnsi="Times New Roman" w:hint="eastAsia"/>
                <w:i/>
                <w:iCs/>
                <w:spacing w:val="2"/>
              </w:rPr>
              <w:t>能診断を実施するものとする。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270D17" w:rsidRDefault="00270D17">
      <w:pPr>
        <w:widowControl/>
        <w:suppressAutoHyphens w:val="0"/>
        <w:kinsoku/>
        <w:wordWrap/>
        <w:overflowPunct/>
        <w:autoSpaceDE/>
        <w:autoSpaceDN/>
        <w:adjustRightInd/>
        <w:textAlignment w:val="auto"/>
        <w:rPr>
          <w:rFonts w:ascii="ＭＳ 明朝" w:hAnsi="Times New Roman" w:cs="Times New Roman"/>
          <w:color w:val="000000"/>
        </w:rPr>
      </w:pPr>
      <w:r>
        <w:rPr>
          <w:rFonts w:ascii="ＭＳ 明朝" w:hAnsi="Times New Roman" w:cs="Times New Roman"/>
          <w:color w:val="000000"/>
        </w:rPr>
        <w:br w:type="page"/>
      </w: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lastRenderedPageBreak/>
        <w:t>（協定参加集落及び団体の役割）</w:t>
      </w:r>
    </w:p>
    <w:p w:rsidR="003B278E" w:rsidRDefault="003B278E">
      <w:pPr>
        <w:suppressAutoHyphens w:val="0"/>
        <w:kinsoku/>
        <w:wordWrap/>
        <w:overflowPunct/>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第７条</w:t>
      </w:r>
      <w:r>
        <w:rPr>
          <w:rFonts w:ascii="ＭＳ 明朝" w:eastAsia="ＭＳ Ｐ明朝" w:hAnsi="Times New Roman" w:cs="ＭＳ Ｐ明朝" w:hint="eastAsia"/>
          <w:color w:val="000000"/>
          <w:sz w:val="22"/>
          <w:szCs w:val="22"/>
        </w:rPr>
        <w:t xml:space="preserve">　　</w:t>
      </w:r>
      <w:r>
        <w:rPr>
          <w:rFonts w:hint="eastAsia"/>
          <w:color w:val="000000"/>
          <w:sz w:val="22"/>
          <w:szCs w:val="22"/>
        </w:rPr>
        <w:t>協定参加集落及びその他の協定参加団体の役割分担は次のとおりとする。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0"/>
        <w:gridCol w:w="7299"/>
      </w:tblGrid>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集落・団体等</w:t>
            </w: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役　　割</w:t>
            </w: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val="restart"/>
            <w:tcBorders>
              <w:top w:val="single" w:sz="4" w:space="0" w:color="000000"/>
              <w:left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・各集落区域内の農用地、水路、農道等の基礎的な保全管理活動の実施。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・地域資源の適切な保全管理のための推進活動の実施。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・施設の軽微な補修のための活動の実施。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・農村環境の保全活動の実施。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・多面的機能の増進を図る活動の実施。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・水路等施設の長寿命化のための活動の実施。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（畦畔・農地法面の草刈り等の活動は、個々の農業者が実施。）</w:t>
            </w: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bottom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○○土地改良区</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・協定の事務局として全体の調整を図る。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・参加集落及び団体と連携して○○地区の施設のリスク管理と機能保全のための全体構想を策定。</w:t>
            </w:r>
            <w:bookmarkStart w:id="0" w:name="_GoBack"/>
            <w:bookmarkEnd w:id="0"/>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w:t>
            </w:r>
            <w:r>
              <w:rPr>
                <w:rFonts w:hint="eastAsia"/>
                <w:spacing w:val="2"/>
                <w:sz w:val="22"/>
                <w:szCs w:val="22"/>
              </w:rPr>
              <w:t>集落が</w:t>
            </w:r>
            <w:r w:rsidR="006A660E">
              <w:rPr>
                <w:rFonts w:hint="eastAsia"/>
                <w:spacing w:val="2"/>
                <w:sz w:val="22"/>
                <w:szCs w:val="22"/>
              </w:rPr>
              <w:t>行う</w:t>
            </w:r>
            <w:r>
              <w:rPr>
                <w:rFonts w:hint="eastAsia"/>
                <w:sz w:val="22"/>
                <w:szCs w:val="22"/>
              </w:rPr>
              <w:t>農地周りの水路等の長寿命化対策への技術指導。</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pacing w:val="2"/>
                <w:sz w:val="22"/>
                <w:szCs w:val="22"/>
              </w:rPr>
              <w:t>・上記の全体構想に基づく</w:t>
            </w:r>
            <w:r>
              <w:rPr>
                <w:rFonts w:hint="eastAsia"/>
                <w:sz w:val="22"/>
                <w:szCs w:val="22"/>
              </w:rPr>
              <w:t>、支線水路の補修・更新等を実施。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○○○団体</w:t>
            </w:r>
            <w:r>
              <w:rPr>
                <w:rFonts w:ascii="ＭＳ 明朝"/>
              </w:rPr>
              <w:tab/>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（農業経営体）</w:t>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（注）地域全体を経営している農業経営体を位置付けることも可能。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270D17">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cs="Century"/>
              </w:rPr>
              <w:t xml:space="preserve"> </w:t>
            </w:r>
            <w:r>
              <w:rPr>
                <w:rFonts w:hint="eastAsia"/>
                <w:i/>
                <w:iCs/>
              </w:rPr>
              <w:t>（注）土地改良区の管理する施設を資源向上活動の対象とする場合は、土地改良区を協定の参加団体に加えて協定を締結して下さい。</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00" w:hanging="200"/>
        <w:jc w:val="both"/>
        <w:rPr>
          <w:rFonts w:ascii="ＭＳ 明朝" w:hAnsi="Times New Roman" w:cs="Times New Roman"/>
          <w:color w:val="000000"/>
        </w:rPr>
      </w:pPr>
      <w:r>
        <w:rPr>
          <w:rFonts w:hint="eastAsia"/>
          <w:color w:val="000000"/>
          <w:sz w:val="22"/>
          <w:szCs w:val="22"/>
        </w:rPr>
        <w:t>２　協定参加集落及びその他の協定参加団体は、その分担業務の実施に関し、常に事故や災害の発生防止に努めるものとし、当該業務が原因で、第三者に損害を与え、若しくは与える恐</w:t>
      </w:r>
    </w:p>
    <w:p w:rsidR="003B278E" w:rsidRDefault="003B278E">
      <w:pPr>
        <w:suppressAutoHyphens w:val="0"/>
        <w:kinsoku/>
        <w:wordWrap/>
        <w:overflowPunct/>
        <w:autoSpaceDE/>
        <w:autoSpaceDN/>
        <w:adjustRightInd/>
        <w:ind w:left="200"/>
        <w:jc w:val="both"/>
        <w:rPr>
          <w:color w:val="000000"/>
          <w:sz w:val="22"/>
          <w:szCs w:val="22"/>
        </w:rPr>
      </w:pPr>
      <w:r>
        <w:rPr>
          <w:rFonts w:hint="eastAsia"/>
          <w:color w:val="000000"/>
          <w:sz w:val="22"/>
          <w:szCs w:val="22"/>
        </w:rPr>
        <w:t>れのあるときは、当該集落又は団体の負担において必要な措置を講ずるものとする。</w:t>
      </w:r>
    </w:p>
    <w:p w:rsidR="00F17ECC" w:rsidRDefault="00F17ECC">
      <w:pPr>
        <w:suppressAutoHyphens w:val="0"/>
        <w:kinsoku/>
        <w:wordWrap/>
        <w:overflowPunct/>
        <w:autoSpaceDE/>
        <w:autoSpaceDN/>
        <w:adjustRightInd/>
        <w:ind w:left="200"/>
        <w:jc w:val="both"/>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（協定参加集落及び団体間の協力）</w:t>
      </w:r>
    </w:p>
    <w:p w:rsidR="003B278E" w:rsidRDefault="003B278E">
      <w:pPr>
        <w:suppressAutoHyphens w:val="0"/>
        <w:kinsoku/>
        <w:wordWrap/>
        <w:overflowPunct/>
        <w:autoSpaceDE/>
        <w:autoSpaceDN/>
        <w:adjustRightInd/>
        <w:ind w:left="300" w:hanging="300"/>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第８条</w:t>
      </w:r>
      <w:r>
        <w:rPr>
          <w:rFonts w:hint="eastAsia"/>
          <w:color w:val="000000"/>
          <w:sz w:val="22"/>
          <w:szCs w:val="22"/>
        </w:rPr>
        <w:t xml:space="preserve">　協定参加集落及びその他協定参加団体は、第１条の目的を達成するために、相互に協力するものとする。</w:t>
      </w:r>
    </w:p>
    <w:p w:rsidR="003B278E" w:rsidRDefault="003B278E">
      <w:pPr>
        <w:suppressAutoHyphens w:val="0"/>
        <w:kinsoku/>
        <w:wordWrap/>
        <w:overflowPunct/>
        <w:autoSpaceDE/>
        <w:autoSpaceDN/>
        <w:adjustRightInd/>
        <w:spacing w:line="306" w:lineRule="exact"/>
        <w:ind w:left="226" w:hanging="226"/>
        <w:jc w:val="both"/>
        <w:rPr>
          <w:rFonts w:ascii="ＭＳ 明朝" w:hAnsi="Times New Roman" w:cs="Times New Roman"/>
          <w:color w:val="000000"/>
        </w:rPr>
      </w:pPr>
      <w:r>
        <w:rPr>
          <w:rFonts w:hint="eastAsia"/>
          <w:color w:val="000000"/>
          <w:sz w:val="22"/>
          <w:szCs w:val="22"/>
        </w:rPr>
        <w:t>２　協定参加集落及びその他協定参加団体は、その分担業務に関し、協定の履行に影響を及ぼ</w:t>
      </w:r>
      <w:r>
        <w:rPr>
          <w:rFonts w:hint="eastAsia"/>
          <w:color w:val="000000"/>
          <w:sz w:val="22"/>
          <w:szCs w:val="22"/>
        </w:rPr>
        <w:lastRenderedPageBreak/>
        <w:t>す事態が発生する恐れのあるときは、直ちにその旨を第９条に定める運営委員会に報告するものとする。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前項の場合、運営委員会は協定参加集落及びその他の協定参加団体間の業務分担の変更など適切な措置を講じるものとする。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活動の実施に伴い、協定参加集落及びその他の協定参加団体間で施設の管理区分の変更を行う場合は、所要の手続きに沿って処理するものとする。</w:t>
      </w:r>
    </w:p>
    <w:p w:rsidR="003B278E" w:rsidRDefault="003B278E">
      <w:pPr>
        <w:suppressAutoHyphens w:val="0"/>
        <w:kinsoku/>
        <w:wordWrap/>
        <w:overflowPunct/>
        <w:autoSpaceDE/>
        <w:autoSpaceDN/>
        <w:adjustRightInd/>
        <w:spacing w:line="306" w:lineRule="exact"/>
        <w:ind w:left="226" w:hanging="226"/>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（運営委員会）</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第９条</w:t>
      </w:r>
      <w:r>
        <w:rPr>
          <w:rFonts w:hint="eastAsia"/>
          <w:color w:val="000000"/>
          <w:sz w:val="22"/>
          <w:szCs w:val="22"/>
        </w:rPr>
        <w:t xml:space="preserve">　この協定の運営に関する事項を処理するために、○○○○広域協定運営委員会（以下「委員会」という。）を設置する。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２　委員会は、協定に参加する集落及びその他団体の代表をもって構成する。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委員会に次の役員を置く。</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副会長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会計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監査役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役員は、委員の互選により選出する。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５　会長は委員会を代表し、協定運営の事務を総括する。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６　副会長は会長に事故があるときにこれを代理する。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７　会計は委員会の経理に関する業務を処理する。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８　監査役は委員会の会計の監査を行う。</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９　この協定に規定するもののほか、本協定の運営について必要な事項は、委員会規則において、これを定めるものとする。</w:t>
      </w: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（工事の施行に関する条件）</w:t>
      </w:r>
    </w:p>
    <w:p w:rsidR="003B278E" w:rsidRDefault="003B278E" w:rsidP="00270D17">
      <w:pPr>
        <w:pStyle w:val="a3"/>
        <w:adjustRightInd/>
        <w:ind w:left="220" w:hangingChars="100" w:hanging="220"/>
        <w:rPr>
          <w:rFonts w:ascii="ＭＳ 明朝" w:hAnsi="Times New Roman" w:cs="Times New Roman"/>
        </w:rPr>
      </w:pPr>
      <w:r>
        <w:rPr>
          <w:rFonts w:ascii="ＭＳ 明朝" w:eastAsia="ＭＳ ゴシック" w:hAnsi="Times New Roman" w:cs="ＭＳ ゴシック" w:hint="eastAsia"/>
          <w:sz w:val="22"/>
          <w:szCs w:val="22"/>
        </w:rPr>
        <w:t>第</w:t>
      </w:r>
      <w:r>
        <w:rPr>
          <w:rFonts w:ascii="ＭＳ ゴシック" w:hAnsi="ＭＳ ゴシック" w:cs="ＭＳ ゴシック"/>
          <w:sz w:val="22"/>
          <w:szCs w:val="22"/>
        </w:rPr>
        <w:t>10</w:t>
      </w:r>
      <w:r>
        <w:rPr>
          <w:rFonts w:ascii="ＭＳ 明朝" w:eastAsia="ＭＳ ゴシック" w:hAnsi="Times New Roman" w:cs="ＭＳ ゴシック" w:hint="eastAsia"/>
          <w:sz w:val="22"/>
          <w:szCs w:val="22"/>
        </w:rPr>
        <w:t>条</w:t>
      </w:r>
      <w:r>
        <w:rPr>
          <w:rFonts w:hint="eastAsia"/>
          <w:sz w:val="22"/>
          <w:szCs w:val="22"/>
        </w:rPr>
        <w:t xml:space="preserve">　協定参加集落及びその他の協定参加団体は、工事の施行に当たって、常に災害等の防止に努めるものとし、当該工事が原因で、第三者に損害を与え、若しくは与える恐れのあるときは、協定参加集落及びその他の協定参加団体の負担において必要な措置を講ずるものとする。</w:t>
      </w:r>
    </w:p>
    <w:p w:rsidR="003B278E" w:rsidRDefault="003B278E">
      <w:pPr>
        <w:pStyle w:val="a3"/>
        <w:adjustRightInd/>
        <w:ind w:left="200" w:hanging="200"/>
        <w:rPr>
          <w:rFonts w:ascii="ＭＳ 明朝" w:hAnsi="Times New Roman" w:cs="Times New Roman"/>
        </w:rPr>
      </w:pPr>
      <w:r>
        <w:rPr>
          <w:rFonts w:hint="eastAsia"/>
          <w:sz w:val="22"/>
          <w:szCs w:val="22"/>
        </w:rPr>
        <w:t>２　町が管理する施設に関し、協定参加集落及びその他の協定参加団体が実施する工事によって生じた工作物等は、町に無償で譲渡するものとする。その際には、あらかじめ町と協議し、工作物等の譲渡に必要となる工作物等の所在、構造、規模、数量等が明示された図面等の書類（例：設計書、平面図、構造図等）の作成、譲渡の時期及びその他必要となる手続きについて、町の指示を受けるものとする。</w:t>
      </w:r>
    </w:p>
    <w:p w:rsidR="003B278E" w:rsidRDefault="003B278E">
      <w:pPr>
        <w:pStyle w:val="a3"/>
        <w:adjustRightInd/>
        <w:ind w:left="200" w:hanging="200"/>
        <w:rPr>
          <w:rFonts w:ascii="ＭＳ 明朝" w:hAnsi="Times New Roman" w:cs="Times New Roman"/>
        </w:rPr>
      </w:pPr>
      <w:r>
        <w:rPr>
          <w:rFonts w:hint="eastAsia"/>
          <w:sz w:val="22"/>
          <w:szCs w:val="22"/>
        </w:rPr>
        <w:t>３　協定参加集落及びその他の協定参加団体は、工事に当たって詳細な工事内容について町に提出し、工事内容に変更が生じた場合には、あらかじめ、町に協議し、その指示を受けるとともに、工事が完了したときには、町にその旨を報告するもの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（注）土地改良区の管理する施設を資源向上活動の対象とする場合は、上記第</w:t>
            </w:r>
            <w:r>
              <w:rPr>
                <w:rFonts w:ascii="ＭＳ ゴシック" w:hAnsi="ＭＳ ゴシック" w:cs="ＭＳ ゴシック"/>
                <w:i/>
                <w:iCs/>
              </w:rPr>
              <w:t>10</w:t>
            </w:r>
            <w:r>
              <w:rPr>
                <w:rFonts w:ascii="ＭＳ 明朝" w:eastAsia="ＭＳ ゴシック" w:hAnsi="Times New Roman" w:cs="ＭＳ ゴシック" w:hint="eastAsia"/>
                <w:i/>
                <w:iCs/>
              </w:rPr>
              <w:t>条第２項、第３項の規定に代え、以下の内容の規定として下さい。</w:t>
            </w:r>
          </w:p>
          <w:p w:rsidR="003B278E" w:rsidRDefault="003B278E">
            <w:pPr>
              <w:pStyle w:val="a3"/>
              <w:suppressAutoHyphens/>
              <w:kinsoku w:val="0"/>
              <w:wordWrap w:val="0"/>
              <w:overflowPunct w:val="0"/>
              <w:autoSpaceDE w:val="0"/>
              <w:autoSpaceDN w:val="0"/>
              <w:spacing w:line="324" w:lineRule="exact"/>
              <w:ind w:left="200" w:hanging="200"/>
              <w:rPr>
                <w:rFonts w:ascii="ＭＳ 明朝" w:hAnsi="Times New Roman" w:cs="Times New Roman"/>
              </w:rPr>
            </w:pPr>
            <w:r>
              <w:rPr>
                <w:rFonts w:hint="eastAsia"/>
                <w:i/>
                <w:iCs/>
              </w:rPr>
              <w:t>２　町又は土地改良区が管理する施設に関し、協定参加集落及びその他の協定参加団体が実施する工</w:t>
            </w:r>
            <w:r>
              <w:rPr>
                <w:rFonts w:hint="eastAsia"/>
                <w:i/>
                <w:iCs/>
              </w:rPr>
              <w:lastRenderedPageBreak/>
              <w:t>事によって生じた工作物等は、町又は土地改良区に無償で譲渡するものとする。その際には、あらかじめ町又は土地改良区と協議し、工作物等の譲渡に必要となる工作物等の所在、構造、規模、数量等が明示された図面等の書類（例：設計書、平面図、構造図等）の作成、譲渡の時期及びその他必要となる手続きについて、町又は土地改良区の指示を受けるものとする。</w:t>
            </w:r>
          </w:p>
          <w:p w:rsidR="003B278E" w:rsidRDefault="003B278E">
            <w:pPr>
              <w:pStyle w:val="a3"/>
              <w:suppressAutoHyphens/>
              <w:kinsoku w:val="0"/>
              <w:wordWrap w:val="0"/>
              <w:overflowPunct w:val="0"/>
              <w:autoSpaceDE w:val="0"/>
              <w:autoSpaceDN w:val="0"/>
              <w:spacing w:line="360" w:lineRule="exact"/>
              <w:ind w:left="200" w:hanging="200"/>
              <w:rPr>
                <w:rFonts w:ascii="ＭＳ 明朝" w:hAnsi="Times New Roman" w:cs="Times New Roman"/>
              </w:rPr>
            </w:pPr>
            <w:r>
              <w:rPr>
                <w:rFonts w:hint="eastAsia"/>
                <w:i/>
                <w:iCs/>
              </w:rPr>
              <w:t>３　協定参加集落及びその他の協定参加団体は、工事に当たって詳細な工事内容について町又は土地改良区に提出し、工事内容に変更が生じた場合には、あらかじめ、町又は土地改良区に協議し、その指示を受けるとともに、工事が完了したときには、町又は土地改良区にその旨を報告するものとする。</w:t>
            </w: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p>
        </w:tc>
      </w:tr>
    </w:tbl>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（協定内容の変更及び廃止）</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w:t>
      </w:r>
      <w:r>
        <w:rPr>
          <w:rFonts w:ascii="ＭＳ ゴシック" w:hAnsi="ＭＳ ゴシック" w:cs="ＭＳ ゴシック"/>
          <w:color w:val="000000"/>
          <w:sz w:val="22"/>
          <w:szCs w:val="22"/>
        </w:rPr>
        <w:t>11</w:t>
      </w:r>
      <w:r>
        <w:rPr>
          <w:rFonts w:ascii="ＭＳ 明朝" w:eastAsia="ＭＳ ゴシック" w:hAnsi="Times New Roman" w:cs="ＭＳ ゴシック" w:hint="eastAsia"/>
          <w:color w:val="000000"/>
          <w:sz w:val="22"/>
          <w:szCs w:val="22"/>
        </w:rPr>
        <w:t>条</w:t>
      </w:r>
      <w:r>
        <w:rPr>
          <w:rFonts w:hint="eastAsia"/>
          <w:color w:val="000000"/>
          <w:sz w:val="22"/>
          <w:szCs w:val="22"/>
        </w:rPr>
        <w:t xml:space="preserve">　この協定の内容を変更または廃止しようとする場合は、</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全員の合意をもってその旨を定め、これを町長に申請して認定を受けるものとする。</w:t>
      </w:r>
    </w:p>
    <w:p w:rsidR="003B278E" w:rsidRDefault="003B278E">
      <w:pPr>
        <w:suppressAutoHyphens w:val="0"/>
        <w:kinsoku/>
        <w:wordWrap/>
        <w:overflowPunct/>
        <w:autoSpaceDE/>
        <w:autoSpaceDN/>
        <w:adjustRightInd/>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ゴシック" w:hAnsi="ＭＳ ゴシック" w:cs="ＭＳ ゴシック"/>
                <w:i/>
                <w:iCs/>
                <w:spacing w:val="4"/>
              </w:rPr>
              <w:t>11</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798" w:hanging="798"/>
              <w:rPr>
                <w:rFonts w:ascii="ＭＳ 明朝" w:hAnsi="Times New Roman" w:cs="Times New Roman"/>
              </w:rPr>
            </w:pPr>
            <w:r>
              <w:rPr>
                <w:rFonts w:hint="eastAsia"/>
                <w:i/>
                <w:iCs/>
                <w:spacing w:val="2"/>
              </w:rPr>
              <w:t>第</w:t>
            </w:r>
            <w:r>
              <w:rPr>
                <w:rFonts w:cs="Century"/>
                <w:i/>
                <w:iCs/>
                <w:spacing w:val="4"/>
              </w:rPr>
              <w:t>11</w:t>
            </w:r>
            <w:r>
              <w:rPr>
                <w:rFonts w:hint="eastAsia"/>
                <w:i/>
                <w:iCs/>
                <w:spacing w:val="2"/>
              </w:rPr>
              <w:t>条　この協定の内容を変更または廃止しようとする場合は、協定参加集落の構成員及びその他の協定参加団体全員の合意をもってその旨を定め、これを町長に申請して認定を受けるものとする。</w:t>
            </w: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附則</w:t>
      </w:r>
    </w:p>
    <w:p w:rsidR="003B278E" w:rsidRDefault="003B278E">
      <w:pPr>
        <w:suppressAutoHyphens w:val="0"/>
        <w:kinsoku/>
        <w:wordWrap/>
        <w:overflowPunct/>
        <w:autoSpaceDE/>
        <w:autoSpaceDN/>
        <w:adjustRightInd/>
        <w:spacing w:line="306" w:lineRule="exact"/>
        <w:ind w:firstLine="214"/>
        <w:jc w:val="both"/>
        <w:rPr>
          <w:rFonts w:ascii="ＭＳ 明朝" w:hAnsi="Times New Roman" w:cs="Times New Roman"/>
          <w:color w:val="000000"/>
        </w:rPr>
      </w:pPr>
      <w:r>
        <w:rPr>
          <w:rFonts w:hint="eastAsia"/>
          <w:color w:val="000000"/>
          <w:sz w:val="22"/>
          <w:szCs w:val="22"/>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の代表が保管</w:t>
      </w:r>
    </w:p>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r>
        <w:rPr>
          <w:rFonts w:hint="eastAsia"/>
          <w:color w:val="000000"/>
          <w:sz w:val="22"/>
          <w:szCs w:val="22"/>
        </w:rPr>
        <w:t>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spacing w:val="2"/>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w:t>
            </w:r>
            <w:r w:rsidR="0062290A">
              <w:rPr>
                <w:rFonts w:ascii="ＭＳ 明朝" w:eastAsia="ＭＳ ゴシック" w:hAnsi="Times New Roman" w:cs="ＭＳ ゴシック" w:hint="eastAsia"/>
                <w:i/>
                <w:iCs/>
                <w:spacing w:val="2"/>
              </w:rPr>
              <w:t>附則</w:t>
            </w:r>
            <w:r>
              <w:rPr>
                <w:rFonts w:ascii="ＭＳ 明朝" w:eastAsia="ＭＳ ゴシック" w:hAnsi="Times New Roman" w:cs="ＭＳ ゴシック" w:hint="eastAsia"/>
                <w:i/>
                <w:iCs/>
                <w:spacing w:val="2"/>
              </w:rPr>
              <w:t>の</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ascii="ＭＳ 明朝" w:eastAsia="ＭＳ ゴシック" w:hAnsi="Times New Roman" w:cs="ＭＳ ゴシック" w:hint="eastAsia"/>
                <w:i/>
                <w:iCs/>
                <w:spacing w:val="2"/>
              </w:rPr>
              <w:t xml:space="preserve">附則　</w:t>
            </w:r>
            <w:r>
              <w:rPr>
                <w:rFonts w:hint="eastAsia"/>
                <w:i/>
                <w:iCs/>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w:t>
            </w:r>
            <w:r>
              <w:rPr>
                <w:rFonts w:hint="eastAsia"/>
                <w:i/>
                <w:iCs/>
              </w:rPr>
              <w:t>の代表が保管する。</w:t>
            </w:r>
          </w:p>
        </w:tc>
      </w:tr>
    </w:tbl>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p>
    <w:sectPr w:rsidR="003B278E">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D5B" w:rsidRDefault="003D0D5B">
      <w:r>
        <w:separator/>
      </w:r>
    </w:p>
  </w:endnote>
  <w:endnote w:type="continuationSeparator" w:id="0">
    <w:p w:rsidR="003D0D5B" w:rsidRDefault="003D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D5B" w:rsidRDefault="003D0D5B">
      <w:r>
        <w:rPr>
          <w:rFonts w:ascii="ＭＳ 明朝" w:hAnsi="Times New Roman" w:cs="Times New Roman"/>
          <w:sz w:val="2"/>
          <w:szCs w:val="2"/>
        </w:rPr>
        <w:continuationSeparator/>
      </w:r>
    </w:p>
  </w:footnote>
  <w:footnote w:type="continuationSeparator" w:id="0">
    <w:p w:rsidR="003D0D5B" w:rsidRDefault="003D0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82F1DD"/>
    <w:multiLevelType w:val="multilevel"/>
    <w:tmpl w:val="00000000"/>
    <w:name w:val="アウトライン1"/>
    <w:lvl w:ilvl="0">
      <w:start w:val="1"/>
      <w:numFmt w:val="decimalFullWidth"/>
      <w:lvlText w:val="（%1）"/>
      <w:lvlJc w:val="left"/>
      <w:pPr>
        <w:tabs>
          <w:tab w:val="num" w:pos="798"/>
        </w:tabs>
        <w:ind w:left="374" w:hanging="374"/>
      </w:pPr>
      <w:rPr>
        <w:rFonts w:cs="Times New Roman" w:hint="eastAsia"/>
        <w:spacing w:val="0"/>
      </w:rPr>
    </w:lvl>
    <w:lvl w:ilvl="1">
      <w:start w:val="1"/>
      <w:numFmt w:val="aiueoFullWidth"/>
      <w:lvlText w:val="(%2)"/>
      <w:lvlJc w:val="left"/>
      <w:pPr>
        <w:tabs>
          <w:tab w:val="num" w:pos="798"/>
        </w:tabs>
        <w:ind w:left="840" w:hanging="420"/>
      </w:pPr>
      <w:rPr>
        <w:rFonts w:cs="Times New Roman" w:hint="eastAsia"/>
        <w:spacing w:val="0"/>
      </w:rPr>
    </w:lvl>
    <w:lvl w:ilvl="2">
      <w:start w:val="1"/>
      <w:numFmt w:val="decimalEnclosedCircle"/>
      <w:lvlText w:val="%3"/>
      <w:lvlJc w:val="left"/>
      <w:pPr>
        <w:tabs>
          <w:tab w:val="num" w:pos="798"/>
        </w:tabs>
        <w:ind w:left="1260" w:hanging="420"/>
      </w:pPr>
      <w:rPr>
        <w:rFonts w:cs="Times New Roman" w:hint="eastAsia"/>
        <w:spacing w:val="0"/>
      </w:rPr>
    </w:lvl>
    <w:lvl w:ilvl="3">
      <w:start w:val="1"/>
      <w:numFmt w:val="decimal"/>
      <w:lvlText w:val="%4."/>
      <w:lvlJc w:val="left"/>
      <w:pPr>
        <w:tabs>
          <w:tab w:val="num" w:pos="798"/>
        </w:tabs>
        <w:ind w:left="1680" w:hanging="420"/>
      </w:pPr>
      <w:rPr>
        <w:rFonts w:cs="Times New Roman" w:hint="default"/>
        <w:spacing w:val="0"/>
      </w:rPr>
    </w:lvl>
    <w:lvl w:ilvl="4">
      <w:start w:val="1"/>
      <w:numFmt w:val="aiueoFullWidth"/>
      <w:lvlText w:val="(%5)"/>
      <w:lvlJc w:val="left"/>
      <w:pPr>
        <w:tabs>
          <w:tab w:val="num" w:pos="798"/>
        </w:tabs>
        <w:ind w:left="2100" w:hanging="420"/>
      </w:pPr>
      <w:rPr>
        <w:rFonts w:cs="Times New Roman" w:hint="eastAsia"/>
        <w:spacing w:val="0"/>
      </w:rPr>
    </w:lvl>
    <w:lvl w:ilvl="5">
      <w:start w:val="1"/>
      <w:numFmt w:val="decimalEnclosedCircle"/>
      <w:lvlText w:val="%6"/>
      <w:lvlJc w:val="left"/>
      <w:pPr>
        <w:tabs>
          <w:tab w:val="num" w:pos="798"/>
        </w:tabs>
        <w:ind w:left="2520" w:hanging="420"/>
      </w:pPr>
      <w:rPr>
        <w:rFonts w:cs="Times New Roman" w:hint="eastAsia"/>
        <w:spacing w:val="0"/>
      </w:rPr>
    </w:lvl>
    <w:lvl w:ilvl="6">
      <w:start w:val="1"/>
      <w:numFmt w:val="decimal"/>
      <w:lvlText w:val="%7."/>
      <w:lvlJc w:val="left"/>
      <w:pPr>
        <w:tabs>
          <w:tab w:val="num" w:pos="798"/>
        </w:tabs>
        <w:ind w:left="2940" w:hanging="420"/>
      </w:pPr>
      <w:rPr>
        <w:rFonts w:cs="Times New Roman" w:hint="default"/>
        <w:spacing w:val="0"/>
      </w:rPr>
    </w:lvl>
    <w:lvl w:ilvl="7">
      <w:start w:val="1"/>
      <w:numFmt w:val="decimal"/>
      <w:lvlText w:val="%8."/>
      <w:lvlJc w:val="left"/>
      <w:pPr>
        <w:tabs>
          <w:tab w:val="num" w:pos="798"/>
        </w:tabs>
        <w:ind w:left="2940" w:hanging="420"/>
      </w:pPr>
      <w:rPr>
        <w:rFonts w:cs="Times New Roman" w:hint="default"/>
        <w:spacing w:val="0"/>
      </w:rPr>
    </w:lvl>
    <w:lvl w:ilvl="8">
      <w:start w:val="1"/>
      <w:numFmt w:val="decimal"/>
      <w:lvlText w:val="%9."/>
      <w:lvlJc w:val="left"/>
      <w:pPr>
        <w:tabs>
          <w:tab w:val="num" w:pos="798"/>
        </w:tabs>
        <w:ind w:left="2940" w:hanging="420"/>
      </w:pPr>
      <w:rPr>
        <w:rFonts w:cs="Times New Roman" w:hint="default"/>
        <w:spacing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oNotTrackMoves/>
  <w:defaultTabStop w:val="798"/>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E13A1"/>
    <w:rsid w:val="00043169"/>
    <w:rsid w:val="00084895"/>
    <w:rsid w:val="000B3797"/>
    <w:rsid w:val="001D6B4E"/>
    <w:rsid w:val="00246928"/>
    <w:rsid w:val="00270D17"/>
    <w:rsid w:val="002F2720"/>
    <w:rsid w:val="0033118D"/>
    <w:rsid w:val="003932C8"/>
    <w:rsid w:val="003B278E"/>
    <w:rsid w:val="003D0D5B"/>
    <w:rsid w:val="004E0540"/>
    <w:rsid w:val="005E13A1"/>
    <w:rsid w:val="0062290A"/>
    <w:rsid w:val="00696F2A"/>
    <w:rsid w:val="006A660E"/>
    <w:rsid w:val="0074279C"/>
    <w:rsid w:val="00873527"/>
    <w:rsid w:val="00875565"/>
    <w:rsid w:val="009B5DB9"/>
    <w:rsid w:val="00A248C0"/>
    <w:rsid w:val="00A8767F"/>
    <w:rsid w:val="00AC77E2"/>
    <w:rsid w:val="00BD3777"/>
    <w:rsid w:val="00EB3A1B"/>
    <w:rsid w:val="00F17ECC"/>
    <w:rsid w:val="00F528E1"/>
    <w:rsid w:val="00F97B1A"/>
    <w:rsid w:val="00FE1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16B930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sz w:val="20"/>
      <w:szCs w:val="20"/>
    </w:rPr>
  </w:style>
  <w:style w:type="paragraph" w:styleId="a4">
    <w:name w:val="header"/>
    <w:basedOn w:val="a"/>
    <w:link w:val="a5"/>
    <w:uiPriority w:val="99"/>
    <w:pPr>
      <w:tabs>
        <w:tab w:val="center" w:pos="4258"/>
        <w:tab w:val="right" w:pos="8508"/>
      </w:tabs>
      <w:snapToGrid w:val="0"/>
    </w:pPr>
    <w:rPr>
      <w:rFonts w:ascii="ＭＳ 明朝"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明朝"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color w:val="000000"/>
      <w:sz w:val="24"/>
      <w:szCs w:val="24"/>
    </w:rPr>
  </w:style>
  <w:style w:type="paragraph" w:styleId="a8">
    <w:name w:val="Balloon Text"/>
    <w:basedOn w:val="a"/>
    <w:link w:val="a9"/>
    <w:uiPriority w:val="99"/>
    <w:rPr>
      <w:rFonts w:ascii="Arial" w:eastAsia="ＭＳ ゴシック" w:hAnsi="Arial" w:cs="ＭＳ ゴシック"/>
      <w:color w:val="000000"/>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paragraph" w:styleId="ab">
    <w:name w:val="Note Heading"/>
    <w:basedOn w:val="a"/>
    <w:link w:val="ac"/>
    <w:uiPriority w:val="99"/>
    <w:pPr>
      <w:jc w:val="center"/>
    </w:pPr>
    <w:rPr>
      <w:rFonts w:ascii="ＭＳ ゴシック" w:eastAsia="ＭＳ Ｐゴシック" w:hAnsi="ＭＳ ゴシック" w:cs="ＭＳ Ｐゴシック"/>
      <w:color w:val="000000"/>
      <w:sz w:val="24"/>
      <w:szCs w:val="24"/>
    </w:rPr>
  </w:style>
  <w:style w:type="character" w:customStyle="1" w:styleId="ac">
    <w:name w:val="記 (文字)"/>
    <w:basedOn w:val="a0"/>
    <w:link w:val="ab"/>
    <w:uiPriority w:val="99"/>
    <w:locked/>
    <w:rPr>
      <w:rFonts w:ascii="ＭＳ ゴシック" w:eastAsia="ＭＳ Ｐゴシック" w:hAnsi="ＭＳ ゴシック" w:cs="ＭＳ Ｐゴシック"/>
      <w:color w:val="000000"/>
      <w:sz w:val="24"/>
      <w:szCs w:val="24"/>
    </w:rPr>
  </w:style>
  <w:style w:type="paragraph" w:styleId="ad">
    <w:name w:val="Closing"/>
    <w:basedOn w:val="a"/>
    <w:link w:val="ae"/>
    <w:uiPriority w:val="99"/>
    <w:pPr>
      <w:jc w:val="right"/>
    </w:pPr>
    <w:rPr>
      <w:rFonts w:ascii="ＭＳ ゴシック" w:eastAsia="ＭＳ Ｐゴシック" w:hAnsi="ＭＳ ゴシック" w:cs="ＭＳ Ｐゴシック"/>
      <w:color w:val="000000"/>
      <w:sz w:val="24"/>
      <w:szCs w:val="24"/>
    </w:rPr>
  </w:style>
  <w:style w:type="character" w:customStyle="1" w:styleId="ae">
    <w:name w:val="結語 (文字)"/>
    <w:basedOn w:val="a0"/>
    <w:link w:val="ad"/>
    <w:uiPriority w:val="99"/>
    <w:locked/>
    <w:rPr>
      <w:rFonts w:ascii="ＭＳ ゴシック" w:eastAsia="ＭＳ Ｐゴシック" w:hAnsi="ＭＳ ゴシック" w:cs="ＭＳ Ｐゴシック"/>
      <w:color w:val="000000"/>
      <w:sz w:val="24"/>
      <w:szCs w:val="24"/>
    </w:rPr>
  </w:style>
  <w:style w:type="table" w:styleId="af">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F8D6E-BB0C-40CD-B682-E1A0F442A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649</Words>
  <Characters>3702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2020-04-02T09:37:00Z</dcterms:created>
  <dcterms:modified xsi:type="dcterms:W3CDTF">2021-04-05T02:09:00Z</dcterms:modified>
</cp:coreProperties>
</file>